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76208" w14:textId="77777777" w:rsidR="0097160C" w:rsidRDefault="0055036D">
      <w:bookmarkStart w:id="0" w:name="_GoBack"/>
      <w:bookmarkEnd w:id="0"/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x</m:t>
              </m:r>
            </m:sup>
            <m:e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w:ins w:id="1" w:author="klaus-peter" w:date="2009-09-25T10:13:00Z">
                    <m:r>
                      <w:rPr>
                        <w:rFonts w:ascii="Cambria Math" w:hAnsi="Cambria Math"/>
                      </w:rPr>
                      <m:t>t</m:t>
                    </m:r>
                  </w:ins>
                  <w:del w:id="2" w:author="klaus-peter" w:date="2009-09-25T10:13:00Z">
                    <m:r>
                      <w:rPr>
                        <w:rFonts w:ascii="Cambria Math" w:hAnsi="Cambria Math"/>
                      </w:rPr>
                      <m:t>x</m:t>
                    </m:r>
                  </w:del>
                </m:e>
              </m:d>
              <m:r>
                <w:rPr>
                  <w:rFonts w:ascii="Cambria Math" w:hAnsi="Cambria Math"/>
                </w:rPr>
                <m:t>d</m:t>
              </m:r>
              <w:ins w:id="3" w:author="klaus-peter" w:date="2009-09-25T10:13:00Z">
                <m:r>
                  <w:rPr>
                    <w:rFonts w:ascii="Cambria Math" w:hAnsi="Cambria Math"/>
                  </w:rPr>
                  <m:t>t</m:t>
                </m:r>
              </w:ins>
              <w:del w:id="4" w:author="klaus-peter" w:date="2009-09-25T10:13:00Z">
                <m:r>
                  <w:rPr>
                    <w:rFonts w:ascii="Cambria Math" w:hAnsi="Cambria Math"/>
                  </w:rPr>
                  <m:t>x</m:t>
                </m:r>
              </w:del>
            </m:e>
          </m:nary>
        </m:oMath>
      </m:oMathPara>
    </w:p>
    <w:sectPr w:rsidR="0097160C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E7"/>
    <w:rsid w:val="003845E7"/>
    <w:rsid w:val="0055036D"/>
    <w:rsid w:val="0097160C"/>
    <w:rsid w:val="00C16CB2"/>
    <w:rsid w:val="00F6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5F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03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3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03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3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2009-09-25T08:11:00Z</outs:dateTime>
      <outs:isPinned>true</outs:isPinned>
    </outs:relatedDate>
    <outs:relatedDate>
      <outs:type>2</outs:type>
      <outs:displayName>Created</outs:displayName>
      <outs:dateTime>2009-09-25T08:10:00Z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klaus-peter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klaus-peter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243DE39D-9D8C-423A-A0D3-4E8F4CA05BC2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</dc:creator>
  <dc:description>Test document showing a math equation in change mode. Saved using office 2010 beta.</dc:description>
  <cp:lastModifiedBy>kpe</cp:lastModifiedBy>
  <cp:revision>4</cp:revision>
  <dcterms:created xsi:type="dcterms:W3CDTF">2009-09-25T08:10:00Z</dcterms:created>
  <dcterms:modified xsi:type="dcterms:W3CDTF">2009-12-01T11:17:00Z</dcterms:modified>
  <cp:category>auxiliary</cp:category>
</cp:coreProperties>
</file>